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02EC6B87" w14:textId="77777777" w:rsidTr="00F320AA">
        <w:trPr>
          <w:cantSplit/>
        </w:trPr>
        <w:tc>
          <w:tcPr>
            <w:tcW w:w="1418" w:type="dxa"/>
            <w:vAlign w:val="center"/>
          </w:tcPr>
          <w:p w14:paraId="3DE3051E" w14:textId="77777777" w:rsidR="00F320AA" w:rsidRPr="00DF23FC" w:rsidRDefault="00F320AA" w:rsidP="00F320AA">
            <w:pPr>
              <w:spacing w:before="0"/>
              <w:rPr>
                <w:rFonts w:ascii="Verdana" w:hAnsi="Verdana"/>
                <w:position w:val="6"/>
              </w:rPr>
            </w:pPr>
            <w:r>
              <w:rPr>
                <w:noProof/>
                <w:lang w:val="en-US"/>
              </w:rPr>
              <w:drawing>
                <wp:inline distT="0" distB="0" distL="0" distR="0" wp14:anchorId="40AFA0BC" wp14:editId="2CB6132E">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49483487"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7213F6B5" w14:textId="77777777" w:rsidR="00F320AA" w:rsidRDefault="00EB0812" w:rsidP="00F320AA">
            <w:pPr>
              <w:spacing w:before="0" w:line="240" w:lineRule="atLeast"/>
            </w:pPr>
            <w:r>
              <w:rPr>
                <w:noProof/>
              </w:rPr>
              <w:drawing>
                <wp:inline distT="0" distB="0" distL="0" distR="0" wp14:anchorId="600A9F1B" wp14:editId="1286AF05">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37138866" w14:textId="77777777">
        <w:trPr>
          <w:cantSplit/>
        </w:trPr>
        <w:tc>
          <w:tcPr>
            <w:tcW w:w="6911" w:type="dxa"/>
            <w:gridSpan w:val="2"/>
            <w:tcBorders>
              <w:bottom w:val="single" w:sz="12" w:space="0" w:color="auto"/>
            </w:tcBorders>
          </w:tcPr>
          <w:p w14:paraId="42E5D191"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5A57203" w14:textId="77777777" w:rsidR="00A066F1" w:rsidRPr="00617BE4" w:rsidRDefault="00A066F1" w:rsidP="00A066F1">
            <w:pPr>
              <w:spacing w:before="0" w:line="240" w:lineRule="atLeast"/>
              <w:rPr>
                <w:rFonts w:ascii="Verdana" w:hAnsi="Verdana"/>
                <w:szCs w:val="24"/>
              </w:rPr>
            </w:pPr>
          </w:p>
        </w:tc>
      </w:tr>
      <w:tr w:rsidR="00A066F1" w:rsidRPr="00C324A8" w14:paraId="3E853055" w14:textId="77777777">
        <w:trPr>
          <w:cantSplit/>
        </w:trPr>
        <w:tc>
          <w:tcPr>
            <w:tcW w:w="6911" w:type="dxa"/>
            <w:gridSpan w:val="2"/>
            <w:tcBorders>
              <w:top w:val="single" w:sz="12" w:space="0" w:color="auto"/>
            </w:tcBorders>
          </w:tcPr>
          <w:p w14:paraId="03648A73"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432005A4" w14:textId="218A6809" w:rsidR="00A066F1" w:rsidRPr="00C324A8" w:rsidRDefault="0045132E" w:rsidP="00A066F1">
            <w:pPr>
              <w:spacing w:before="0" w:line="240" w:lineRule="atLeast"/>
              <w:rPr>
                <w:rFonts w:ascii="Verdana" w:hAnsi="Verdana"/>
                <w:sz w:val="20"/>
              </w:rPr>
            </w:pPr>
            <w:r w:rsidRPr="007E6F2B">
              <w:rPr>
                <w:rFonts w:ascii="Verdana" w:hAnsi="Verdana"/>
                <w:b/>
                <w:sz w:val="20"/>
                <w:lang w:val="it-IT"/>
              </w:rPr>
              <w:t xml:space="preserve">Doc. </w:t>
            </w:r>
            <w:proofErr w:type="gramStart"/>
            <w:r w:rsidRPr="007E6F2B">
              <w:rPr>
                <w:rFonts w:ascii="Verdana" w:hAnsi="Verdana"/>
                <w:b/>
                <w:sz w:val="20"/>
                <w:lang w:val="it-IT"/>
              </w:rPr>
              <w:t>CPG(</w:t>
            </w:r>
            <w:proofErr w:type="gramEnd"/>
            <w:r w:rsidRPr="007E6F2B">
              <w:rPr>
                <w:rFonts w:ascii="Verdana" w:hAnsi="Verdana"/>
                <w:b/>
                <w:sz w:val="20"/>
                <w:lang w:val="it-IT"/>
              </w:rPr>
              <w:t>23)0</w:t>
            </w:r>
            <w:r w:rsidR="00A8375E">
              <w:rPr>
                <w:rFonts w:ascii="Verdana" w:hAnsi="Verdana"/>
                <w:b/>
                <w:sz w:val="20"/>
                <w:lang w:val="it-IT"/>
              </w:rPr>
              <w:t>60</w:t>
            </w:r>
            <w:r w:rsidRPr="007E6F2B">
              <w:rPr>
                <w:rFonts w:ascii="Verdana" w:hAnsi="Verdana"/>
                <w:b/>
                <w:sz w:val="20"/>
                <w:lang w:val="it-IT"/>
              </w:rPr>
              <w:t xml:space="preserve"> ANNEX V-</w:t>
            </w:r>
            <w:r>
              <w:rPr>
                <w:rFonts w:ascii="Verdana" w:hAnsi="Verdana"/>
                <w:b/>
                <w:sz w:val="20"/>
                <w:lang w:val="it-IT"/>
              </w:rPr>
              <w:t>20</w:t>
            </w:r>
          </w:p>
        </w:tc>
      </w:tr>
      <w:tr w:rsidR="00A066F1" w:rsidRPr="00A8375E" w14:paraId="31B12592" w14:textId="77777777">
        <w:trPr>
          <w:cantSplit/>
          <w:trHeight w:val="23"/>
        </w:trPr>
        <w:tc>
          <w:tcPr>
            <w:tcW w:w="6911" w:type="dxa"/>
            <w:gridSpan w:val="2"/>
            <w:shd w:val="clear" w:color="auto" w:fill="auto"/>
          </w:tcPr>
          <w:p w14:paraId="169BF8DC"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78A6CA70" w14:textId="76F0AF27" w:rsidR="00A066F1" w:rsidRPr="0045132E" w:rsidRDefault="00E55816" w:rsidP="00AA666F">
            <w:pPr>
              <w:tabs>
                <w:tab w:val="left" w:pos="851"/>
              </w:tabs>
              <w:spacing w:before="0" w:line="240" w:lineRule="atLeast"/>
              <w:rPr>
                <w:rFonts w:ascii="Verdana" w:hAnsi="Verdana"/>
                <w:sz w:val="20"/>
                <w:lang w:val="it-IT"/>
              </w:rPr>
            </w:pPr>
            <w:r w:rsidRPr="0045132E">
              <w:rPr>
                <w:rFonts w:ascii="Verdana" w:hAnsi="Verdana"/>
                <w:b/>
                <w:sz w:val="20"/>
                <w:lang w:val="it-IT"/>
              </w:rPr>
              <w:t>Addendum 20 to</w:t>
            </w:r>
            <w:r w:rsidRPr="0045132E">
              <w:rPr>
                <w:rFonts w:ascii="Verdana" w:hAnsi="Verdana"/>
                <w:b/>
                <w:sz w:val="20"/>
                <w:lang w:val="it-IT"/>
              </w:rPr>
              <w:br/>
            </w:r>
            <w:proofErr w:type="spellStart"/>
            <w:r w:rsidRPr="0045132E">
              <w:rPr>
                <w:rFonts w:ascii="Verdana" w:hAnsi="Verdana"/>
                <w:b/>
                <w:sz w:val="20"/>
                <w:lang w:val="it-IT"/>
              </w:rPr>
              <w:t>Document</w:t>
            </w:r>
            <w:proofErr w:type="spellEnd"/>
            <w:r w:rsidRPr="0045132E">
              <w:rPr>
                <w:rFonts w:ascii="Verdana" w:hAnsi="Verdana"/>
                <w:b/>
                <w:sz w:val="20"/>
                <w:lang w:val="it-IT"/>
              </w:rPr>
              <w:t xml:space="preserve"> </w:t>
            </w:r>
            <w:r w:rsidR="00AA4084" w:rsidRPr="0045132E">
              <w:rPr>
                <w:rFonts w:ascii="Verdana" w:hAnsi="Verdana"/>
                <w:b/>
                <w:sz w:val="20"/>
                <w:lang w:val="it-IT"/>
              </w:rPr>
              <w:t>XXXX</w:t>
            </w:r>
            <w:r w:rsidR="00A066F1" w:rsidRPr="0045132E">
              <w:rPr>
                <w:rFonts w:ascii="Verdana" w:hAnsi="Verdana"/>
                <w:b/>
                <w:sz w:val="20"/>
                <w:lang w:val="it-IT"/>
              </w:rPr>
              <w:t>-</w:t>
            </w:r>
            <w:r w:rsidR="005E10C9" w:rsidRPr="0045132E">
              <w:rPr>
                <w:rFonts w:ascii="Verdana" w:hAnsi="Verdana"/>
                <w:b/>
                <w:sz w:val="20"/>
                <w:lang w:val="it-IT"/>
              </w:rPr>
              <w:t>E</w:t>
            </w:r>
          </w:p>
        </w:tc>
      </w:tr>
      <w:tr w:rsidR="00A066F1" w:rsidRPr="00C324A8" w14:paraId="57E6F3CE" w14:textId="77777777">
        <w:trPr>
          <w:cantSplit/>
          <w:trHeight w:val="23"/>
        </w:trPr>
        <w:tc>
          <w:tcPr>
            <w:tcW w:w="6911" w:type="dxa"/>
            <w:gridSpan w:val="2"/>
            <w:shd w:val="clear" w:color="auto" w:fill="auto"/>
          </w:tcPr>
          <w:p w14:paraId="73FB27AE" w14:textId="77777777" w:rsidR="00A066F1" w:rsidRPr="0045132E"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052E2FA8"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30 August 2023</w:t>
            </w:r>
          </w:p>
        </w:tc>
      </w:tr>
      <w:tr w:rsidR="00A066F1" w:rsidRPr="00C324A8" w14:paraId="5544CDF3" w14:textId="77777777">
        <w:trPr>
          <w:cantSplit/>
          <w:trHeight w:val="23"/>
        </w:trPr>
        <w:tc>
          <w:tcPr>
            <w:tcW w:w="6911" w:type="dxa"/>
            <w:gridSpan w:val="2"/>
            <w:shd w:val="clear" w:color="auto" w:fill="auto"/>
          </w:tcPr>
          <w:p w14:paraId="52241361"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4D085F82"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EF3E7FA" w14:textId="77777777" w:rsidTr="00025864">
        <w:trPr>
          <w:cantSplit/>
          <w:trHeight w:val="23"/>
        </w:trPr>
        <w:tc>
          <w:tcPr>
            <w:tcW w:w="10031" w:type="dxa"/>
            <w:gridSpan w:val="4"/>
            <w:shd w:val="clear" w:color="auto" w:fill="auto"/>
          </w:tcPr>
          <w:p w14:paraId="4B9DC74E" w14:textId="77777777" w:rsidR="00A066F1" w:rsidRPr="00C324A8" w:rsidRDefault="00A066F1" w:rsidP="00A066F1">
            <w:pPr>
              <w:tabs>
                <w:tab w:val="left" w:pos="993"/>
              </w:tabs>
              <w:spacing w:before="0"/>
              <w:rPr>
                <w:rFonts w:ascii="Verdana" w:hAnsi="Verdana"/>
                <w:b/>
                <w:sz w:val="20"/>
              </w:rPr>
            </w:pPr>
          </w:p>
        </w:tc>
      </w:tr>
      <w:tr w:rsidR="00E55816" w:rsidRPr="00C324A8" w14:paraId="1445F8D7" w14:textId="77777777" w:rsidTr="00025864">
        <w:trPr>
          <w:cantSplit/>
          <w:trHeight w:val="23"/>
        </w:trPr>
        <w:tc>
          <w:tcPr>
            <w:tcW w:w="10031" w:type="dxa"/>
            <w:gridSpan w:val="4"/>
            <w:shd w:val="clear" w:color="auto" w:fill="auto"/>
          </w:tcPr>
          <w:p w14:paraId="6E17708E" w14:textId="77777777" w:rsidR="00E55816" w:rsidRDefault="00884D60" w:rsidP="00E55816">
            <w:pPr>
              <w:pStyle w:val="Source"/>
            </w:pPr>
            <w:r>
              <w:t>European Common Proposals</w:t>
            </w:r>
          </w:p>
        </w:tc>
      </w:tr>
      <w:tr w:rsidR="00E55816" w:rsidRPr="00C324A8" w14:paraId="4246E6D1" w14:textId="77777777" w:rsidTr="00025864">
        <w:trPr>
          <w:cantSplit/>
          <w:trHeight w:val="23"/>
        </w:trPr>
        <w:tc>
          <w:tcPr>
            <w:tcW w:w="10031" w:type="dxa"/>
            <w:gridSpan w:val="4"/>
            <w:shd w:val="clear" w:color="auto" w:fill="auto"/>
          </w:tcPr>
          <w:p w14:paraId="5B681051" w14:textId="77777777" w:rsidR="00E55816" w:rsidRDefault="007D5320" w:rsidP="00E55816">
            <w:pPr>
              <w:pStyle w:val="Title1"/>
            </w:pPr>
            <w:r>
              <w:t>Proposals for the work of the conference</w:t>
            </w:r>
          </w:p>
        </w:tc>
      </w:tr>
      <w:tr w:rsidR="00E55816" w:rsidRPr="00C324A8" w14:paraId="027DF7FC" w14:textId="77777777" w:rsidTr="00025864">
        <w:trPr>
          <w:cantSplit/>
          <w:trHeight w:val="23"/>
        </w:trPr>
        <w:tc>
          <w:tcPr>
            <w:tcW w:w="10031" w:type="dxa"/>
            <w:gridSpan w:val="4"/>
            <w:shd w:val="clear" w:color="auto" w:fill="auto"/>
          </w:tcPr>
          <w:p w14:paraId="3511AF47" w14:textId="77777777" w:rsidR="00E55816" w:rsidRDefault="00E55816" w:rsidP="00E55816">
            <w:pPr>
              <w:pStyle w:val="Title2"/>
            </w:pPr>
          </w:p>
        </w:tc>
      </w:tr>
      <w:tr w:rsidR="00A538A6" w:rsidRPr="00C324A8" w14:paraId="3777200B" w14:textId="77777777" w:rsidTr="00025864">
        <w:trPr>
          <w:cantSplit/>
          <w:trHeight w:val="23"/>
        </w:trPr>
        <w:tc>
          <w:tcPr>
            <w:tcW w:w="10031" w:type="dxa"/>
            <w:gridSpan w:val="4"/>
            <w:shd w:val="clear" w:color="auto" w:fill="auto"/>
          </w:tcPr>
          <w:p w14:paraId="359F3313" w14:textId="77777777" w:rsidR="00A538A6" w:rsidRDefault="004B13CB" w:rsidP="004B13CB">
            <w:pPr>
              <w:pStyle w:val="Agendaitem"/>
            </w:pPr>
            <w:r>
              <w:t xml:space="preserve">Agenda </w:t>
            </w:r>
            <w:proofErr w:type="spellStart"/>
            <w:r>
              <w:t>item</w:t>
            </w:r>
            <w:proofErr w:type="spellEnd"/>
            <w:r>
              <w:t xml:space="preserve"> 2</w:t>
            </w:r>
          </w:p>
        </w:tc>
      </w:tr>
    </w:tbl>
    <w:bookmarkEnd w:id="4"/>
    <w:bookmarkEnd w:id="5"/>
    <w:p w14:paraId="7015230E" w14:textId="77777777" w:rsidR="00187BD9" w:rsidRPr="005D3947" w:rsidRDefault="00AA4084" w:rsidP="005D3947">
      <w:r w:rsidRPr="005D3947">
        <w:t>2</w:t>
      </w:r>
      <w:r w:rsidRPr="005D3947">
        <w:tab/>
        <w:t>to examine the revised ITU</w:t>
      </w:r>
      <w:r w:rsidRPr="005D3947">
        <w:noBreakHyphen/>
        <w:t xml:space="preserve">R Recommendations incorporated by reference in the Radio Regulations communicated by the Radiocommunication Assembly, in accordance with </w:t>
      </w:r>
      <w:r w:rsidRPr="005D3947">
        <w:rPr>
          <w:i/>
          <w:iCs/>
        </w:rPr>
        <w:t>further</w:t>
      </w:r>
      <w:r w:rsidRPr="005D3947">
        <w:t xml:space="preserve"> </w:t>
      </w:r>
      <w:r w:rsidRPr="005D3947">
        <w:rPr>
          <w:i/>
          <w:iCs/>
        </w:rPr>
        <w:t xml:space="preserve">resolves </w:t>
      </w:r>
      <w:r w:rsidRPr="005D3947">
        <w:t>of Resolution </w:t>
      </w:r>
      <w:r w:rsidRPr="005D3947">
        <w:rPr>
          <w:b/>
          <w:bCs/>
        </w:rPr>
        <w:t>27</w:t>
      </w:r>
      <w:r w:rsidRPr="005D3947">
        <w:rPr>
          <w:b/>
        </w:rPr>
        <w:t xml:space="preserve"> (Rev.WRC</w:t>
      </w:r>
      <w:r w:rsidRPr="005D3947">
        <w:rPr>
          <w:b/>
        </w:rPr>
        <w:noBreakHyphen/>
        <w:t>19)</w:t>
      </w:r>
      <w:r w:rsidRPr="005D3947">
        <w:t xml:space="preserve">, and to decide whether or not to update the corresponding references in the Radio Regulations, in accordance with the principles contained in </w:t>
      </w:r>
      <w:r w:rsidRPr="005D3947">
        <w:rPr>
          <w:i/>
          <w:iCs/>
        </w:rPr>
        <w:t>resolves</w:t>
      </w:r>
      <w:r w:rsidRPr="005D3947">
        <w:t xml:space="preserve"> of that Resolution;</w:t>
      </w:r>
    </w:p>
    <w:p w14:paraId="59CCFD12" w14:textId="77777777" w:rsidR="00AA4084" w:rsidRDefault="00AA4084" w:rsidP="00AA4084">
      <w:pPr>
        <w:pStyle w:val="Headingb"/>
        <w:rPr>
          <w:lang w:val="en-US"/>
        </w:rPr>
      </w:pPr>
      <w:r>
        <w:rPr>
          <w:lang w:val="en-US"/>
        </w:rPr>
        <w:t>Introduction</w:t>
      </w:r>
    </w:p>
    <w:p w14:paraId="28158E42" w14:textId="77777777" w:rsidR="00AA4084" w:rsidRDefault="00AA4084" w:rsidP="00AA4084">
      <w:r>
        <w:t xml:space="preserve">Agenda item 2 is a standing WRC agenda item, which aims at examining revised ITU-R Recommendations incorporated by reference in the Radio Regulations in order to update the reference as appropriate. This agenda item covers also situations where an ITU-R Recommendation is cited using mandatory text in the </w:t>
      </w:r>
      <w:r>
        <w:rPr>
          <w:i/>
        </w:rPr>
        <w:t>resolves</w:t>
      </w:r>
      <w:r>
        <w:t xml:space="preserve"> of a WRC Resolution, which is itself cited using mandatory text in a footnote or a provision of the Radio Regulations. </w:t>
      </w:r>
      <w:proofErr w:type="gramStart"/>
      <w:r>
        <w:t>Moreover</w:t>
      </w:r>
      <w:proofErr w:type="gramEnd"/>
      <w:r>
        <w:t xml:space="preserve"> any action necessary to clarify the status of ambiguous references to ITU-R Recommendations generally shall be solved under agenda item 2 as well. </w:t>
      </w:r>
    </w:p>
    <w:p w14:paraId="5DFF30F9" w14:textId="77777777" w:rsidR="00AA4084" w:rsidRDefault="00AA4084" w:rsidP="00AA4084">
      <w:r>
        <w:t xml:space="preserve">The ITU-R Recommendations incorporated by reference which have been identified for revision by CEPT are listed in this European Common Proposal, with associated proposed modifications. In particular CEPT provides proposals regarding Recommendation ITU-R M.585. </w:t>
      </w:r>
    </w:p>
    <w:p w14:paraId="4DA5EB54" w14:textId="7E9FAE5B" w:rsidR="00AA4084" w:rsidRDefault="00AA4084" w:rsidP="00AA4084">
      <w:pPr>
        <w:pStyle w:val="Headingb"/>
        <w:rPr>
          <w:lang w:val="en-US"/>
        </w:rPr>
      </w:pPr>
      <w:r>
        <w:rPr>
          <w:lang w:val="en-US"/>
        </w:rPr>
        <w:t>Proposals</w:t>
      </w:r>
    </w:p>
    <w:p w14:paraId="63695345"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AAC6371" w14:textId="77777777" w:rsidR="00AA4084" w:rsidRPr="003C04F1" w:rsidRDefault="00AA4084" w:rsidP="007F1392">
      <w:pPr>
        <w:pStyle w:val="ArtNo"/>
        <w:spacing w:before="0"/>
      </w:pPr>
      <w:bookmarkStart w:id="6" w:name="_Toc42842416"/>
      <w:r w:rsidRPr="003C04F1">
        <w:lastRenderedPageBreak/>
        <w:t xml:space="preserve">ARTICLE </w:t>
      </w:r>
      <w:r w:rsidRPr="003C04F1">
        <w:rPr>
          <w:rStyle w:val="href"/>
        </w:rPr>
        <w:t>19</w:t>
      </w:r>
      <w:bookmarkEnd w:id="6"/>
    </w:p>
    <w:p w14:paraId="226FDD0A" w14:textId="77777777" w:rsidR="00AA4084" w:rsidRPr="003C04F1" w:rsidRDefault="00AA4084" w:rsidP="007F1392">
      <w:pPr>
        <w:pStyle w:val="Arttitle"/>
      </w:pPr>
      <w:bookmarkStart w:id="7" w:name="_Toc327956616"/>
      <w:bookmarkStart w:id="8" w:name="_Toc42842417"/>
      <w:r w:rsidRPr="003C04F1">
        <w:t>Identification of stations</w:t>
      </w:r>
      <w:bookmarkEnd w:id="7"/>
      <w:bookmarkEnd w:id="8"/>
    </w:p>
    <w:p w14:paraId="387F8D31" w14:textId="77777777" w:rsidR="00AA4084" w:rsidRPr="003C04F1" w:rsidRDefault="00AA4084" w:rsidP="007F1392">
      <w:pPr>
        <w:pStyle w:val="Section1"/>
        <w:keepNext/>
        <w:rPr>
          <w:sz w:val="16"/>
          <w:szCs w:val="16"/>
        </w:rPr>
      </w:pPr>
      <w:r w:rsidRPr="003C04F1">
        <w:t>Section VI − Identities in the maritime mobile service</w:t>
      </w:r>
      <w:r w:rsidRPr="003C04F1">
        <w:rPr>
          <w:sz w:val="16"/>
          <w:szCs w:val="16"/>
        </w:rPr>
        <w:t> </w:t>
      </w:r>
      <w:proofErr w:type="gramStart"/>
      <w:r w:rsidRPr="003C04F1">
        <w:rPr>
          <w:sz w:val="16"/>
          <w:szCs w:val="16"/>
        </w:rPr>
        <w:t>   </w:t>
      </w:r>
      <w:r w:rsidRPr="003C04F1">
        <w:rPr>
          <w:b w:val="0"/>
          <w:bCs/>
          <w:sz w:val="16"/>
          <w:szCs w:val="16"/>
        </w:rPr>
        <w:t>(</w:t>
      </w:r>
      <w:proofErr w:type="gramEnd"/>
      <w:r w:rsidRPr="003C04F1">
        <w:rPr>
          <w:b w:val="0"/>
          <w:bCs/>
          <w:sz w:val="16"/>
          <w:szCs w:val="16"/>
        </w:rPr>
        <w:t>WRC</w:t>
      </w:r>
      <w:r w:rsidRPr="003C04F1">
        <w:rPr>
          <w:b w:val="0"/>
          <w:bCs/>
          <w:sz w:val="16"/>
          <w:szCs w:val="16"/>
        </w:rPr>
        <w:noBreakHyphen/>
        <w:t>12)</w:t>
      </w:r>
    </w:p>
    <w:p w14:paraId="1058725C" w14:textId="77777777" w:rsidR="00AA4084" w:rsidRPr="003C04F1" w:rsidRDefault="00AA4084" w:rsidP="007F1392">
      <w:pPr>
        <w:pStyle w:val="Section2"/>
        <w:keepNext/>
        <w:jc w:val="left"/>
      </w:pPr>
      <w:r w:rsidRPr="003C04F1">
        <w:rPr>
          <w:rStyle w:val="Artdef"/>
          <w:i w:val="0"/>
          <w:iCs/>
        </w:rPr>
        <w:t>19.98</w:t>
      </w:r>
      <w:r w:rsidRPr="003C04F1">
        <w:rPr>
          <w:rStyle w:val="Artdef"/>
        </w:rPr>
        <w:tab/>
      </w:r>
      <w:r w:rsidRPr="003C04F1">
        <w:t>A − General</w:t>
      </w:r>
    </w:p>
    <w:p w14:paraId="2C27F9EE" w14:textId="1B55378D" w:rsidR="00EC5489" w:rsidRDefault="00AA4084">
      <w:pPr>
        <w:pStyle w:val="Proposal"/>
      </w:pPr>
      <w:r>
        <w:t>MOD</w:t>
      </w:r>
      <w:r>
        <w:tab/>
        <w:t>EUR/XXXXA20/1</w:t>
      </w:r>
    </w:p>
    <w:p w14:paraId="14ABF661" w14:textId="61AC7BD5" w:rsidR="00AA4084" w:rsidRPr="003C04F1" w:rsidRDefault="00AA4084" w:rsidP="007F1392">
      <w:pPr>
        <w:rPr>
          <w:bCs/>
          <w:sz w:val="16"/>
          <w:szCs w:val="16"/>
        </w:rPr>
      </w:pPr>
      <w:r w:rsidRPr="003C04F1">
        <w:rPr>
          <w:rStyle w:val="Artdef"/>
        </w:rPr>
        <w:t>19.99</w:t>
      </w:r>
      <w:r w:rsidRPr="003C04F1">
        <w:tab/>
        <w:t>§ 39</w:t>
      </w:r>
      <w:r w:rsidRPr="003C04F1">
        <w:tab/>
        <w:t>When a station</w:t>
      </w:r>
      <w:r w:rsidRPr="003C04F1">
        <w:rPr>
          <w:rStyle w:val="Appelnotedebasdep"/>
        </w:rPr>
        <w:t>6</w:t>
      </w:r>
      <w:r w:rsidRPr="003C04F1">
        <w:t xml:space="preserve"> operating in the maritime mobile service or the maritime mobile-satellite service is required to use maritime mobile service identities, the responsible administration shall assign the identity to the station in accordance with the provisions described in Annex 1 of Recommendation ITU</w:t>
      </w:r>
      <w:r w:rsidRPr="003C04F1">
        <w:noBreakHyphen/>
        <w:t>R M.585</w:t>
      </w:r>
      <w:r w:rsidRPr="003C04F1">
        <w:noBreakHyphen/>
      </w:r>
      <w:del w:id="9" w:author="CEPT" w:date="2023-08-30T06:59:00Z">
        <w:r w:rsidRPr="003C04F1" w:rsidDel="00AA4084">
          <w:delText>8</w:delText>
        </w:r>
      </w:del>
      <w:ins w:id="10" w:author="CEPT" w:date="2023-08-30T06:59:00Z">
        <w:r>
          <w:t>9</w:t>
        </w:r>
      </w:ins>
      <w:r w:rsidRPr="003C04F1">
        <w:t>. In accordance with No. </w:t>
      </w:r>
      <w:r w:rsidRPr="003C04F1">
        <w:rPr>
          <w:rStyle w:val="Artref"/>
          <w:b/>
          <w:bCs/>
          <w:color w:val="000000"/>
        </w:rPr>
        <w:t>20.16</w:t>
      </w:r>
      <w:r w:rsidRPr="003C04F1">
        <w:t>, administrations shall notify the Radiocommunication Bureau immediately when assigning maritime mobile service identities.</w:t>
      </w:r>
      <w:r w:rsidRPr="003C04F1">
        <w:rPr>
          <w:bCs/>
          <w:sz w:val="16"/>
          <w:szCs w:val="16"/>
        </w:rPr>
        <w:t>    (WRC</w:t>
      </w:r>
      <w:r w:rsidRPr="003C04F1">
        <w:rPr>
          <w:bCs/>
          <w:sz w:val="16"/>
          <w:szCs w:val="16"/>
        </w:rPr>
        <w:noBreakHyphen/>
      </w:r>
      <w:del w:id="11" w:author="CEPT" w:date="2023-08-30T06:59:00Z">
        <w:r w:rsidRPr="003C04F1" w:rsidDel="00AA4084">
          <w:rPr>
            <w:bCs/>
            <w:sz w:val="16"/>
            <w:szCs w:val="16"/>
          </w:rPr>
          <w:delText>19</w:delText>
        </w:r>
      </w:del>
      <w:ins w:id="12" w:author="CEPT" w:date="2023-08-30T06:59:00Z">
        <w:r>
          <w:rPr>
            <w:bCs/>
            <w:sz w:val="16"/>
            <w:szCs w:val="16"/>
          </w:rPr>
          <w:t>23</w:t>
        </w:r>
      </w:ins>
      <w:r w:rsidRPr="003C04F1">
        <w:rPr>
          <w:bCs/>
          <w:sz w:val="16"/>
          <w:szCs w:val="16"/>
        </w:rPr>
        <w:t>)</w:t>
      </w:r>
    </w:p>
    <w:p w14:paraId="2417B5B1" w14:textId="61CD4AD0" w:rsidR="00EC5489" w:rsidRDefault="00AA4084">
      <w:pPr>
        <w:pStyle w:val="Reasons"/>
      </w:pPr>
      <w:r>
        <w:rPr>
          <w:b/>
        </w:rPr>
        <w:t>Reasons:</w:t>
      </w:r>
      <w:r>
        <w:tab/>
        <w:t>Modification of reference to Recommendation ITU-R M.585, incorporated by reference, in accordance with its updated version.</w:t>
      </w:r>
    </w:p>
    <w:p w14:paraId="3CA20198" w14:textId="1656CF23" w:rsidR="00EC5489" w:rsidRDefault="00AA4084">
      <w:pPr>
        <w:pStyle w:val="Proposal"/>
      </w:pPr>
      <w:r>
        <w:t>MOD</w:t>
      </w:r>
      <w:r>
        <w:tab/>
        <w:t>EUR/XXXXA20/2</w:t>
      </w:r>
    </w:p>
    <w:p w14:paraId="2E240A33" w14:textId="1FBD6613" w:rsidR="00AA4084" w:rsidRPr="003C04F1" w:rsidRDefault="00AA4084" w:rsidP="007F1392">
      <w:r w:rsidRPr="003C04F1">
        <w:rPr>
          <w:rStyle w:val="Artdef"/>
        </w:rPr>
        <w:t>19.102</w:t>
      </w:r>
      <w:r w:rsidRPr="003C04F1">
        <w:tab/>
      </w:r>
      <w:r w:rsidRPr="003C04F1">
        <w:tab/>
        <w:t>3)</w:t>
      </w:r>
      <w:r w:rsidRPr="003C04F1">
        <w:tab/>
        <w:t>The types of maritime mobile service identities shall be as described in Annex 1 of Recommendation ITU</w:t>
      </w:r>
      <w:r w:rsidRPr="003C04F1">
        <w:noBreakHyphen/>
        <w:t>R M.585</w:t>
      </w:r>
      <w:r w:rsidRPr="003C04F1">
        <w:noBreakHyphen/>
      </w:r>
      <w:del w:id="13" w:author="CEPT" w:date="2023-08-30T06:59:00Z">
        <w:r w:rsidRPr="003C04F1" w:rsidDel="00AA4084">
          <w:delText>8</w:delText>
        </w:r>
      </w:del>
      <w:ins w:id="14" w:author="CEPT" w:date="2023-08-30T06:59:00Z">
        <w:r>
          <w:t>9</w:t>
        </w:r>
      </w:ins>
      <w:r w:rsidRPr="003C04F1">
        <w:t>.</w:t>
      </w:r>
      <w:r w:rsidRPr="003C04F1">
        <w:rPr>
          <w:sz w:val="16"/>
          <w:szCs w:val="16"/>
        </w:rPr>
        <w:t>    (WRC</w:t>
      </w:r>
      <w:r w:rsidRPr="003C04F1">
        <w:rPr>
          <w:sz w:val="16"/>
          <w:szCs w:val="16"/>
        </w:rPr>
        <w:noBreakHyphen/>
      </w:r>
      <w:del w:id="15" w:author="CEPT" w:date="2023-08-30T07:00:00Z">
        <w:r w:rsidRPr="003C04F1" w:rsidDel="00AA4084">
          <w:rPr>
            <w:sz w:val="16"/>
            <w:szCs w:val="16"/>
          </w:rPr>
          <w:delText>19</w:delText>
        </w:r>
      </w:del>
      <w:ins w:id="16" w:author="CEPT" w:date="2023-08-30T07:00:00Z">
        <w:r>
          <w:rPr>
            <w:sz w:val="16"/>
            <w:szCs w:val="16"/>
          </w:rPr>
          <w:t>23</w:t>
        </w:r>
      </w:ins>
      <w:r w:rsidRPr="003C04F1">
        <w:rPr>
          <w:sz w:val="16"/>
          <w:szCs w:val="16"/>
        </w:rPr>
        <w:t>)</w:t>
      </w:r>
    </w:p>
    <w:p w14:paraId="37A8022C" w14:textId="1EE15858" w:rsidR="00EC5489" w:rsidRDefault="00AA4084">
      <w:pPr>
        <w:pStyle w:val="Reasons"/>
      </w:pPr>
      <w:r>
        <w:rPr>
          <w:b/>
        </w:rPr>
        <w:t>Reasons:</w:t>
      </w:r>
      <w:r>
        <w:tab/>
        <w:t>Modification of reference to Recommendation ITU-R M.585, incorporated by reference, in accordance with its updated version.</w:t>
      </w:r>
    </w:p>
    <w:p w14:paraId="43681BF0" w14:textId="77777777" w:rsidR="00AA4084" w:rsidRPr="0045132E" w:rsidRDefault="00AA4084" w:rsidP="007F1392">
      <w:pPr>
        <w:pStyle w:val="Section2"/>
        <w:keepNext/>
        <w:jc w:val="left"/>
        <w:rPr>
          <w:lang w:val="fr-CH"/>
        </w:rPr>
      </w:pPr>
      <w:r w:rsidRPr="0045132E">
        <w:rPr>
          <w:rStyle w:val="Artdef"/>
          <w:i w:val="0"/>
          <w:iCs/>
          <w:lang w:val="fr-CH"/>
        </w:rPr>
        <w:t>19.110</w:t>
      </w:r>
      <w:r w:rsidRPr="0045132E">
        <w:rPr>
          <w:rStyle w:val="Artdef"/>
          <w:lang w:val="fr-CH"/>
        </w:rPr>
        <w:tab/>
      </w:r>
      <w:r w:rsidRPr="0045132E">
        <w:rPr>
          <w:lang w:val="fr-CH"/>
        </w:rPr>
        <w:t xml:space="preserve">C − Maritime mobile service </w:t>
      </w:r>
      <w:proofErr w:type="spellStart"/>
      <w:r w:rsidRPr="0045132E">
        <w:rPr>
          <w:lang w:val="fr-CH"/>
        </w:rPr>
        <w:t>identities</w:t>
      </w:r>
      <w:proofErr w:type="spellEnd"/>
      <w:r w:rsidRPr="0045132E">
        <w:rPr>
          <w:i w:val="0"/>
          <w:sz w:val="16"/>
          <w:szCs w:val="16"/>
          <w:lang w:val="fr-CH"/>
        </w:rPr>
        <w:t> </w:t>
      </w:r>
      <w:proofErr w:type="gramStart"/>
      <w:r w:rsidRPr="0045132E">
        <w:rPr>
          <w:i w:val="0"/>
          <w:sz w:val="16"/>
          <w:szCs w:val="16"/>
          <w:lang w:val="fr-CH"/>
        </w:rPr>
        <w:t>   (</w:t>
      </w:r>
      <w:proofErr w:type="gramEnd"/>
      <w:r w:rsidRPr="0045132E">
        <w:rPr>
          <w:i w:val="0"/>
          <w:sz w:val="16"/>
          <w:szCs w:val="16"/>
          <w:lang w:val="fr-CH"/>
        </w:rPr>
        <w:t>WRC</w:t>
      </w:r>
      <w:r w:rsidRPr="0045132E">
        <w:rPr>
          <w:i w:val="0"/>
          <w:sz w:val="16"/>
          <w:szCs w:val="16"/>
          <w:lang w:val="fr-CH"/>
        </w:rPr>
        <w:noBreakHyphen/>
        <w:t>07)</w:t>
      </w:r>
    </w:p>
    <w:p w14:paraId="0C04AABF" w14:textId="34AB6772" w:rsidR="00EC5489" w:rsidRPr="0045132E" w:rsidRDefault="00AA4084">
      <w:pPr>
        <w:pStyle w:val="Proposal"/>
        <w:rPr>
          <w:lang w:val="fr-CH"/>
        </w:rPr>
      </w:pPr>
      <w:r w:rsidRPr="0045132E">
        <w:rPr>
          <w:lang w:val="fr-CH"/>
        </w:rPr>
        <w:t>MOD</w:t>
      </w:r>
      <w:r w:rsidRPr="0045132E">
        <w:rPr>
          <w:lang w:val="fr-CH"/>
        </w:rPr>
        <w:tab/>
        <w:t>EUR/XXXXA20/3</w:t>
      </w:r>
    </w:p>
    <w:p w14:paraId="2A170BB9" w14:textId="5FB101F6" w:rsidR="00AA4084" w:rsidRPr="003C04F1" w:rsidRDefault="00AA4084" w:rsidP="007F1392">
      <w:r w:rsidRPr="003C04F1">
        <w:rPr>
          <w:rStyle w:val="Artdef"/>
        </w:rPr>
        <w:t>19.111</w:t>
      </w:r>
      <w:r w:rsidRPr="003C04F1">
        <w:tab/>
        <w:t>§ 43</w:t>
      </w:r>
      <w:r w:rsidRPr="003C04F1">
        <w:tab/>
        <w:t>1)</w:t>
      </w:r>
      <w:r w:rsidRPr="003C04F1">
        <w:tab/>
        <w:t>Administrations shall follow Annex 1 of Recommendation ITU</w:t>
      </w:r>
      <w:r w:rsidRPr="003C04F1">
        <w:noBreakHyphen/>
        <w:t>R M.585</w:t>
      </w:r>
      <w:r w:rsidRPr="003C04F1">
        <w:noBreakHyphen/>
      </w:r>
      <w:del w:id="17" w:author="CEPT" w:date="2023-08-30T07:00:00Z">
        <w:r w:rsidRPr="003C04F1" w:rsidDel="00AA4084">
          <w:delText xml:space="preserve">8 </w:delText>
        </w:r>
      </w:del>
      <w:ins w:id="18" w:author="CEPT" w:date="2023-08-30T07:00:00Z">
        <w:r>
          <w:t>9</w:t>
        </w:r>
        <w:r w:rsidRPr="003C04F1">
          <w:t xml:space="preserve"> </w:t>
        </w:r>
      </w:ins>
      <w:r w:rsidRPr="003C04F1">
        <w:t>concerning the assignment and use of maritime mobile service identities.</w:t>
      </w:r>
      <w:r w:rsidRPr="003C04F1">
        <w:rPr>
          <w:sz w:val="16"/>
          <w:szCs w:val="16"/>
        </w:rPr>
        <w:t>    (WRC</w:t>
      </w:r>
      <w:r w:rsidRPr="003C04F1">
        <w:rPr>
          <w:sz w:val="16"/>
          <w:szCs w:val="16"/>
        </w:rPr>
        <w:noBreakHyphen/>
      </w:r>
      <w:del w:id="19" w:author="CEPT" w:date="2023-08-30T07:00:00Z">
        <w:r w:rsidRPr="003C04F1" w:rsidDel="00AA4084">
          <w:rPr>
            <w:sz w:val="16"/>
            <w:szCs w:val="16"/>
          </w:rPr>
          <w:delText>19</w:delText>
        </w:r>
      </w:del>
      <w:ins w:id="20" w:author="CEPT" w:date="2023-08-30T07:00:00Z">
        <w:r>
          <w:rPr>
            <w:sz w:val="16"/>
            <w:szCs w:val="16"/>
          </w:rPr>
          <w:t>23</w:t>
        </w:r>
      </w:ins>
      <w:r w:rsidRPr="003C04F1">
        <w:rPr>
          <w:sz w:val="16"/>
          <w:szCs w:val="16"/>
        </w:rPr>
        <w:t>)</w:t>
      </w:r>
    </w:p>
    <w:p w14:paraId="512983BC" w14:textId="319A994B" w:rsidR="00EC5489" w:rsidRDefault="00AA4084">
      <w:pPr>
        <w:pStyle w:val="Reasons"/>
      </w:pPr>
      <w:r>
        <w:rPr>
          <w:b/>
        </w:rPr>
        <w:t>Reasons:</w:t>
      </w:r>
      <w:r>
        <w:tab/>
        <w:t>Modification of reference to Recommendation ITU-R M.585, incorporated by reference, in accordance with its updated version.</w:t>
      </w:r>
    </w:p>
    <w:sectPr w:rsidR="00EC5489">
      <w:headerReference w:type="default" r:id="rId14"/>
      <w:footerReference w:type="even" r:id="rId15"/>
      <w:footerReference w:type="default" r:id="rId16"/>
      <w:type w:val="oddPage"/>
      <w:pgSz w:w="11907" w:h="16840" w:code="9"/>
      <w:pgMar w:top="1418"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8977B" w14:textId="77777777" w:rsidR="0022757F" w:rsidRDefault="0022757F">
      <w:r>
        <w:separator/>
      </w:r>
    </w:p>
  </w:endnote>
  <w:endnote w:type="continuationSeparator" w:id="0">
    <w:p w14:paraId="0C360903" w14:textId="77777777" w:rsidR="0022757F" w:rsidRDefault="0022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E45FA" w14:textId="77777777" w:rsidR="00E45D05" w:rsidRDefault="00E45D05">
    <w:pPr>
      <w:framePr w:wrap="around" w:vAnchor="text" w:hAnchor="margin" w:xAlign="right" w:y="1"/>
    </w:pPr>
    <w:r>
      <w:fldChar w:fldCharType="begin"/>
    </w:r>
    <w:r>
      <w:instrText xml:space="preserve">PAGE  </w:instrText>
    </w:r>
    <w:r>
      <w:fldChar w:fldCharType="end"/>
    </w:r>
  </w:p>
  <w:p w14:paraId="433F4962" w14:textId="6EBA9E91"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A8375E">
      <w:rPr>
        <w:noProof/>
      </w:rPr>
      <w:t>31.08.23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AFAFF"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CADEA" w14:textId="77777777" w:rsidR="0022757F" w:rsidRDefault="0022757F">
      <w:r>
        <w:rPr>
          <w:b/>
        </w:rPr>
        <w:t>_______________</w:t>
      </w:r>
    </w:p>
  </w:footnote>
  <w:footnote w:type="continuationSeparator" w:id="0">
    <w:p w14:paraId="19464AAA" w14:textId="77777777" w:rsidR="0022757F" w:rsidRDefault="00227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5569A"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48F8123C" w14:textId="77777777" w:rsidR="00A066F1" w:rsidRPr="00A066F1" w:rsidRDefault="00BC75DE" w:rsidP="00241FA2">
    <w:pPr>
      <w:pStyle w:val="En-tte"/>
    </w:pPr>
    <w:r>
      <w:t>WRC</w:t>
    </w:r>
    <w:r w:rsidR="006D70B0">
      <w:t>23</w:t>
    </w:r>
    <w:r w:rsidR="00A066F1">
      <w:t>/</w:t>
    </w:r>
    <w:bookmarkStart w:id="21" w:name="OLE_LINK1"/>
    <w:bookmarkStart w:id="22" w:name="OLE_LINK2"/>
    <w:bookmarkStart w:id="23" w:name="OLE_LINK3"/>
    <w:r w:rsidR="00EB55C6">
      <w:t>5612(Add.20)</w:t>
    </w:r>
    <w:bookmarkEnd w:id="21"/>
    <w:bookmarkEnd w:id="22"/>
    <w:bookmarkEnd w:id="23"/>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5132E"/>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D70B0"/>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96E56"/>
    <w:rsid w:val="008B43F2"/>
    <w:rsid w:val="008B6CFF"/>
    <w:rsid w:val="009274B4"/>
    <w:rsid w:val="00934EA2"/>
    <w:rsid w:val="00944A5C"/>
    <w:rsid w:val="00952A66"/>
    <w:rsid w:val="009B1EA1"/>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8375E"/>
    <w:rsid w:val="00A93B85"/>
    <w:rsid w:val="00AA0B18"/>
    <w:rsid w:val="00AA3C65"/>
    <w:rsid w:val="00AA4084"/>
    <w:rsid w:val="00AA666F"/>
    <w:rsid w:val="00AD7914"/>
    <w:rsid w:val="00AE514B"/>
    <w:rsid w:val="00B40888"/>
    <w:rsid w:val="00B639E9"/>
    <w:rsid w:val="00B817CD"/>
    <w:rsid w:val="00B81A7D"/>
    <w:rsid w:val="00B91EF7"/>
    <w:rsid w:val="00B94AD0"/>
    <w:rsid w:val="00BB3A95"/>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812"/>
    <w:rsid w:val="00EB54B2"/>
    <w:rsid w:val="00EB55C6"/>
    <w:rsid w:val="00EC5489"/>
    <w:rsid w:val="00EF1932"/>
    <w:rsid w:val="00EF71B6"/>
    <w:rsid w:val="00F02766"/>
    <w:rsid w:val="00F05BD4"/>
    <w:rsid w:val="00F06473"/>
    <w:rsid w:val="00F320AA"/>
    <w:rsid w:val="00F6155B"/>
    <w:rsid w:val="00F65C19"/>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232FFE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AA4084"/>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51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R23-WRC23-C-5612!A20!MSW-E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AB480C3-E011-4C11-99B9-9F5FEF938666}">
  <ds:schemaRefs>
    <ds:schemaRef ds:uri="http://schemas.microsoft.com/sharepoint/v3/contenttype/forms"/>
  </ds:schemaRefs>
</ds:datastoreItem>
</file>

<file path=customXml/itemProps2.xml><?xml version="1.0" encoding="utf-8"?>
<ds:datastoreItem xmlns:ds="http://schemas.openxmlformats.org/officeDocument/2006/customXml" ds:itemID="{0178AE1B-6E3F-4357-8F75-4B21E20C79A6}">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C549FA0E-5C99-4E40-B5B1-A0F33490C4C6}">
  <ds:schemaRefs>
    <ds:schemaRef ds:uri="http://schemas.openxmlformats.org/officeDocument/2006/bibliography"/>
  </ds:schemaRefs>
</ds:datastoreItem>
</file>

<file path=customXml/itemProps4.xml><?xml version="1.0" encoding="utf-8"?>
<ds:datastoreItem xmlns:ds="http://schemas.openxmlformats.org/officeDocument/2006/customXml" ds:itemID="{2E936891-FD87-4862-AACF-D0249A2BF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A6D92AB-A84F-4F28-A912-1FA0DB7A430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2573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ITU WRC-19 Template</vt:lpstr>
    </vt:vector>
  </TitlesOfParts>
  <Manager>General Secretariat - Pool</Manager>
  <Company>International Telecommunication Union (ITU)</Company>
  <LinksUpToDate>false</LinksUpToDate>
  <CharactersWithSpaces>2988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R23-WRC23-C-5612!A20!MSW-E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2023-09-26T07:21:00Z</dcterms:created>
  <dcterms:modified xsi:type="dcterms:W3CDTF">2023-09-26T07:21:00Z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